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bookmarkStart w:id="0" w:name="_GoBack" w:colFirst="0" w:colLast="0"/>
            <w:r w:rsidRPr="004259CB">
              <w:t>IALA S</w:t>
            </w:r>
            <w:r w:rsidR="00CB19DB" w:rsidRPr="004259CB">
              <w:t>tandard</w:t>
            </w:r>
          </w:p>
        </w:tc>
      </w:tr>
      <w:bookmarkEnd w:id="0"/>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3C008E3C" w:rsidR="00192FEB" w:rsidRDefault="0013794D" w:rsidP="00192FEB">
      <w:pPr>
        <w:pStyle w:val="Documentnumber"/>
      </w:pPr>
      <w:r>
        <w:t>1</w:t>
      </w:r>
      <w:r w:rsidR="00496E8D" w:rsidRPr="004259CB">
        <w:t>0</w:t>
      </w:r>
      <w:r w:rsidR="006654C7">
        <w:t>5</w:t>
      </w:r>
      <w:r w:rsidR="00D70AFE" w:rsidRPr="004259CB">
        <w:t>0</w:t>
      </w:r>
    </w:p>
    <w:p w14:paraId="1F4C7081" w14:textId="77777777" w:rsidR="00757F9E" w:rsidRPr="00757F9E" w:rsidRDefault="00757F9E" w:rsidP="00757F9E">
      <w:pPr>
        <w:rPr>
          <w:lang w:val="en-GB"/>
        </w:rPr>
      </w:pPr>
    </w:p>
    <w:p w14:paraId="76B5E416" w14:textId="0E78FC94" w:rsidR="00D74AE1" w:rsidRPr="004259CB" w:rsidRDefault="006654C7" w:rsidP="00E270C5">
      <w:pPr>
        <w:pStyle w:val="Documentname"/>
      </w:pPr>
      <w:r>
        <w:t>Training and Certification</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4402C182" w:rsidR="00D74AE1" w:rsidRPr="004259CB" w:rsidRDefault="004259CB" w:rsidP="00E270C5">
      <w:pPr>
        <w:pStyle w:val="Documentdate"/>
      </w:pPr>
      <w:r>
        <w:t>June 2018</w:t>
      </w:r>
    </w:p>
    <w:p w14:paraId="41FB13D3" w14:textId="77777777" w:rsidR="00EB6F3C" w:rsidRPr="004259CB" w:rsidRDefault="00EB6F3C" w:rsidP="003274DB">
      <w:pPr>
        <w:rPr>
          <w:lang w:val="en-GB"/>
        </w:rPr>
        <w:sectPr w:rsidR="00EB6F3C" w:rsidRPr="004259CB" w:rsidSect="007E30DF">
          <w:headerReference w:type="even" r:id="rId8"/>
          <w:headerReference w:type="default" r:id="rId9"/>
          <w:footerReference w:type="default" r:id="rId10"/>
          <w:headerReference w:type="first" r:id="rId11"/>
          <w:type w:val="continuous"/>
          <w:pgSz w:w="11906" w:h="16838" w:code="9"/>
          <w:pgMar w:top="567" w:right="1276" w:bottom="2495" w:left="1276" w:header="567" w:footer="567" w:gutter="0"/>
          <w:cols w:space="708"/>
          <w:docGrid w:linePitch="360"/>
        </w:sectPr>
      </w:pPr>
    </w:p>
    <w:p w14:paraId="6C8235D3"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93652B">
          <w:rPr>
            <w:webHidden/>
          </w:rPr>
          <w:t>3</w:t>
        </w:r>
        <w:r w:rsidR="00757F9E">
          <w:rPr>
            <w:webHidden/>
          </w:rPr>
          <w:fldChar w:fldCharType="end"/>
        </w:r>
      </w:hyperlink>
    </w:p>
    <w:p w14:paraId="5A57CA93" w14:textId="77777777" w:rsidR="00757F9E" w:rsidRDefault="00E6499A">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93652B">
          <w:rPr>
            <w:webHidden/>
          </w:rPr>
          <w:t>3</w:t>
        </w:r>
        <w:r w:rsidR="00757F9E">
          <w:rPr>
            <w:webHidden/>
          </w:rPr>
          <w:fldChar w:fldCharType="end"/>
        </w:r>
      </w:hyperlink>
    </w:p>
    <w:p w14:paraId="75034B08" w14:textId="77777777" w:rsidR="00757F9E" w:rsidRDefault="00E6499A">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93652B">
          <w:rPr>
            <w:webHidden/>
          </w:rPr>
          <w:t>3</w:t>
        </w:r>
        <w:r w:rsidR="00757F9E">
          <w:rPr>
            <w:webHidden/>
          </w:rPr>
          <w:fldChar w:fldCharType="end"/>
        </w:r>
      </w:hyperlink>
    </w:p>
    <w:p w14:paraId="1A6265BF" w14:textId="77777777" w:rsidR="00757F9E" w:rsidRDefault="00E6499A">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93652B">
          <w:rPr>
            <w:webHidden/>
          </w:rPr>
          <w:t>3</w:t>
        </w:r>
        <w:r w:rsidR="00757F9E">
          <w:rPr>
            <w:webHidden/>
          </w:rPr>
          <w:fldChar w:fldCharType="end"/>
        </w:r>
      </w:hyperlink>
    </w:p>
    <w:p w14:paraId="4BE62355" w14:textId="77777777" w:rsidR="00757F9E" w:rsidRDefault="00E6499A">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93652B">
          <w:rPr>
            <w:webHidden/>
          </w:rPr>
          <w:t>4</w:t>
        </w:r>
        <w:r w:rsidR="00757F9E">
          <w:rPr>
            <w:webHidden/>
          </w:rPr>
          <w:fldChar w:fldCharType="end"/>
        </w:r>
      </w:hyperlink>
    </w:p>
    <w:p w14:paraId="56E650A4" w14:textId="77777777" w:rsidR="00757F9E" w:rsidRDefault="00E6499A">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93652B">
          <w:rPr>
            <w:webHidden/>
          </w:rPr>
          <w:t>4</w:t>
        </w:r>
        <w:r w:rsidR="00757F9E">
          <w:rPr>
            <w:webHidden/>
          </w:rPr>
          <w:fldChar w:fldCharType="end"/>
        </w:r>
      </w:hyperlink>
    </w:p>
    <w:p w14:paraId="5CB07878" w14:textId="77777777" w:rsidR="00757F9E" w:rsidRDefault="00E6499A">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93652B">
          <w:rPr>
            <w:webHidden/>
          </w:rPr>
          <w:t>4</w:t>
        </w:r>
        <w:r w:rsidR="00757F9E">
          <w:rPr>
            <w:webHidden/>
          </w:rPr>
          <w:fldChar w:fldCharType="end"/>
        </w:r>
      </w:hyperlink>
    </w:p>
    <w:p w14:paraId="790A8C13" w14:textId="77777777" w:rsidR="00757F9E" w:rsidRDefault="00E6499A">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93652B">
          <w:rPr>
            <w:webHidden/>
          </w:rPr>
          <w:t>4</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2"/>
          <w:headerReference w:type="default" r:id="rId13"/>
          <w:footerReference w:type="default" r:id="rId14"/>
          <w:headerReference w:type="first" r:id="rId15"/>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1" w:name="_Toc432687596"/>
      <w:bookmarkStart w:id="2" w:name="_Toc464033443"/>
      <w:bookmarkStart w:id="3" w:name="_Toc464136438"/>
      <w:bookmarkStart w:id="4" w:name="_Toc464139604"/>
      <w:r w:rsidRPr="004259CB">
        <w:rPr>
          <w:caps w:val="0"/>
        </w:rPr>
        <w:t>INTRODUCTION</w:t>
      </w:r>
      <w:bookmarkEnd w:id="1"/>
      <w:bookmarkEnd w:id="2"/>
      <w:bookmarkEnd w:id="3"/>
      <w:bookmarkEnd w:id="4"/>
    </w:p>
    <w:p w14:paraId="5A48B6AB" w14:textId="77777777" w:rsidR="004259CB" w:rsidRPr="004259CB" w:rsidRDefault="004259CB" w:rsidP="004259CB">
      <w:pPr>
        <w:pStyle w:val="Sparationtitre1"/>
        <w:rPr>
          <w:lang w:val="en-GB"/>
        </w:rPr>
      </w:pPr>
    </w:p>
    <w:p w14:paraId="0E311505" w14:textId="4DA5C6EE" w:rsidR="004259CB" w:rsidRPr="004259CB" w:rsidRDefault="004259CB" w:rsidP="004259CB">
      <w:pPr>
        <w:pStyle w:val="BodyText"/>
      </w:pPr>
      <w:r w:rsidRPr="004259CB">
        <w:t>IALA publishes Standards, Recommendations, and Guidelines for the global harmonisation of the provision, maintenance, and operation of marine aids to navigation, to foster the safe, economic, and efficient movement of vessels, and for the protection of the environment.</w:t>
      </w:r>
    </w:p>
    <w:p w14:paraId="79C6D689" w14:textId="77A050D5" w:rsidR="004259CB" w:rsidRPr="004259CB" w:rsidRDefault="004259CB" w:rsidP="004259CB">
      <w:pPr>
        <w:pStyle w:val="BodyText"/>
      </w:pPr>
      <w:r w:rsidRPr="004259CB">
        <w:t>They are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77777777" w:rsidR="004259CB" w:rsidRPr="004259CB" w:rsidRDefault="004259CB" w:rsidP="00BA0EEF">
            <w:pPr>
              <w:spacing w:before="120" w:after="120"/>
              <w:ind w:left="170"/>
              <w:rPr>
                <w:sz w:val="22"/>
                <w:lang w:val="en-GB"/>
              </w:rPr>
            </w:pPr>
            <w:r w:rsidRPr="004259CB">
              <w:rPr>
                <w:sz w:val="22"/>
                <w:lang w:val="en-GB"/>
              </w:rPr>
              <w:t>IALA Standards</w:t>
            </w:r>
          </w:p>
        </w:tc>
        <w:tc>
          <w:tcPr>
            <w:tcW w:w="6972" w:type="dxa"/>
          </w:tcPr>
          <w:p w14:paraId="44503F86"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Standards form a framework, implementation of which by all coastal states will harmonize marine aids to navigation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77777777" w:rsidR="004259CB" w:rsidRPr="004259CB" w:rsidRDefault="004259CB" w:rsidP="00BA0EEF">
            <w:pPr>
              <w:spacing w:before="120" w:after="120"/>
              <w:ind w:left="170"/>
              <w:rPr>
                <w:sz w:val="22"/>
                <w:lang w:val="en-GB"/>
              </w:rPr>
            </w:pPr>
            <w:r w:rsidRPr="004259CB">
              <w:rPr>
                <w:sz w:val="22"/>
                <w:lang w:val="en-GB"/>
              </w:rPr>
              <w:t>IALA Recommendations</w:t>
            </w:r>
          </w:p>
        </w:tc>
        <w:tc>
          <w:tcPr>
            <w:tcW w:w="6972" w:type="dxa"/>
          </w:tcPr>
          <w:p w14:paraId="7304785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sidRPr="004259CB">
              <w:rPr>
                <w:sz w:val="22"/>
                <w:lang w:val="en-GB"/>
              </w:rPr>
              <w:t>IALA Recommendations specify what practices shall be carried out in order to comply with a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77777777" w:rsidR="004259CB" w:rsidRPr="004259CB" w:rsidRDefault="004259CB" w:rsidP="00BA0EEF">
            <w:pPr>
              <w:spacing w:before="120" w:after="120"/>
              <w:ind w:left="170"/>
              <w:rPr>
                <w:sz w:val="22"/>
                <w:lang w:val="en-GB"/>
              </w:rPr>
            </w:pPr>
            <w:r w:rsidRPr="004259CB">
              <w:rPr>
                <w:sz w:val="22"/>
                <w:lang w:val="en-GB"/>
              </w:rPr>
              <w:t>IALA Guidelines</w:t>
            </w:r>
          </w:p>
        </w:tc>
        <w:tc>
          <w:tcPr>
            <w:tcW w:w="6972" w:type="dxa"/>
          </w:tcPr>
          <w:p w14:paraId="17191375"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Guidelines describe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5" w:name="_Toc464033444"/>
      <w:bookmarkStart w:id="6" w:name="_Toc464136439"/>
      <w:bookmarkStart w:id="7" w:name="_Toc464139605"/>
      <w:r w:rsidRPr="004259CB">
        <w:rPr>
          <w:caps w:val="0"/>
        </w:rPr>
        <w:t>PURPOSE</w:t>
      </w:r>
      <w:bookmarkEnd w:id="5"/>
      <w:bookmarkEnd w:id="6"/>
      <w:bookmarkEnd w:id="7"/>
    </w:p>
    <w:p w14:paraId="7D46D1E9" w14:textId="77777777" w:rsidR="004259CB" w:rsidRPr="004259CB" w:rsidRDefault="004259CB" w:rsidP="004259CB">
      <w:pPr>
        <w:pStyle w:val="Sparationtitre1"/>
        <w:rPr>
          <w:lang w:val="en-GB"/>
        </w:rPr>
      </w:pPr>
    </w:p>
    <w:p w14:paraId="20EFCAA9" w14:textId="4FB4726E" w:rsidR="004259CB" w:rsidRPr="004259CB" w:rsidRDefault="004259CB" w:rsidP="004259CB">
      <w:pPr>
        <w:pStyle w:val="BodyText"/>
      </w:pPr>
      <w:r w:rsidRPr="004259CB">
        <w:t xml:space="preserve">The IALA Strategic Vision for the period 2014-2026, adopted by the General Assembly in 2014, </w:t>
      </w:r>
      <w:del w:id="8" w:author="Michael Card" w:date="2017-03-28T10:00:00Z">
        <w:r w:rsidRPr="004259CB" w:rsidDel="00A50001">
          <w:delText>had two</w:delText>
        </w:r>
      </w:del>
      <w:ins w:id="9" w:author="Michael Card" w:date="2017-03-28T10:00:00Z">
        <w:r w:rsidR="00A50001">
          <w:t>includes the</w:t>
        </w:r>
      </w:ins>
      <w:r w:rsidRPr="004259CB">
        <w:t xml:space="preserve"> Goal</w:t>
      </w:r>
      <w:ins w:id="10" w:author="Michael Card" w:date="2017-03-28T10:00:00Z">
        <w:r w:rsidR="00A50001">
          <w:t xml:space="preserve"> </w:t>
        </w:r>
      </w:ins>
      <w:del w:id="11" w:author="Michael Card" w:date="2017-03-28T10:00:00Z">
        <w:r w:rsidRPr="004259CB" w:rsidDel="00A50001">
          <w:delText xml:space="preserve">s, the first of which is </w:delText>
        </w:r>
      </w:del>
      <w:r w:rsidRPr="004259CB">
        <w:t xml:space="preserve">to </w:t>
      </w:r>
    </w:p>
    <w:p w14:paraId="3C014E5E" w14:textId="1A207917" w:rsidR="004259CB" w:rsidRPr="004259CB" w:rsidRDefault="004259CB" w:rsidP="004259CB">
      <w:pPr>
        <w:pStyle w:val="BodyText"/>
        <w:ind w:left="567"/>
      </w:pPr>
      <w:r w:rsidRPr="004259CB">
        <w:t>“Ensure that aids to navigation systems and related services, including e-Navigation, Vessel Traffic Services, and emerging technologies, are harmonized through international cooperation and the provision of standards.”</w:t>
      </w:r>
    </w:p>
    <w:p w14:paraId="3854151E" w14:textId="3808FA80" w:rsidR="004259CB" w:rsidRPr="004259CB" w:rsidRDefault="004259CB" w:rsidP="004259CB">
      <w:pPr>
        <w:pStyle w:val="BodyText"/>
      </w:pPr>
      <w:r w:rsidRPr="004259CB">
        <w:t>IALA Standards are suitable for direct citation by States in the interest of an efficient and harmonised global network of</w:t>
      </w:r>
      <w:ins w:id="12" w:author="Jeffkins, David" w:date="2017-03-29T19:17:00Z">
        <w:r w:rsidR="004979D5">
          <w:t xml:space="preserve"> marine </w:t>
        </w:r>
      </w:ins>
      <w:del w:id="13" w:author="Jeffkins, David" w:date="2017-03-29T19:17:00Z">
        <w:r w:rsidRPr="004259CB" w:rsidDel="004979D5">
          <w:delText xml:space="preserve"> </w:delText>
        </w:r>
      </w:del>
      <w:r w:rsidRPr="004259CB">
        <w:t>aids to navigation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14" w:name="_Toc455587602"/>
      <w:bookmarkStart w:id="15" w:name="_Toc455589134"/>
      <w:bookmarkStart w:id="16" w:name="_Toc464033445"/>
      <w:bookmarkStart w:id="17" w:name="_Toc464136440"/>
      <w:bookmarkStart w:id="18" w:name="_Toc464139606"/>
      <w:bookmarkStart w:id="19" w:name="_Toc432687597"/>
      <w:bookmarkEnd w:id="14"/>
      <w:bookmarkEnd w:id="15"/>
      <w:r w:rsidRPr="004259CB">
        <w:rPr>
          <w:caps w:val="0"/>
        </w:rPr>
        <w:t>APPLICATION</w:t>
      </w:r>
      <w:bookmarkEnd w:id="16"/>
      <w:bookmarkEnd w:id="17"/>
      <w:bookmarkEnd w:id="18"/>
    </w:p>
    <w:p w14:paraId="7C7E9428" w14:textId="77777777" w:rsidR="004259CB" w:rsidRPr="004259CB" w:rsidRDefault="004259CB" w:rsidP="004259CB">
      <w:pPr>
        <w:pStyle w:val="Sparationtitre1"/>
        <w:rPr>
          <w:lang w:val="en-GB"/>
        </w:rPr>
      </w:pPr>
    </w:p>
    <w:p w14:paraId="5FA34C7A" w14:textId="6AD22458" w:rsidR="004259CB" w:rsidRPr="004259CB" w:rsidRDefault="004259CB" w:rsidP="004259CB">
      <w:pPr>
        <w:pStyle w:val="BodyText"/>
      </w:pPr>
      <w:r w:rsidRPr="004259CB">
        <w:t>This Standard is suitable for implementation by all marine aids to navigation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20" w:name="_Toc464033446"/>
      <w:bookmarkStart w:id="21" w:name="_Toc464136441"/>
      <w:bookmarkStart w:id="22" w:name="_Toc464139607"/>
      <w:r w:rsidRPr="004259CB">
        <w:rPr>
          <w:caps w:val="0"/>
        </w:rPr>
        <w:t>SCOPE</w:t>
      </w:r>
      <w:bookmarkEnd w:id="19"/>
      <w:bookmarkEnd w:id="20"/>
      <w:bookmarkEnd w:id="21"/>
      <w:bookmarkEnd w:id="22"/>
    </w:p>
    <w:p w14:paraId="6F92D31F" w14:textId="77777777" w:rsidR="004259CB" w:rsidRPr="004259CB" w:rsidRDefault="004259CB" w:rsidP="004259CB">
      <w:pPr>
        <w:pStyle w:val="Sparationtitre1"/>
        <w:rPr>
          <w:lang w:val="en-GB"/>
        </w:rPr>
      </w:pPr>
    </w:p>
    <w:p w14:paraId="7CEBD959" w14:textId="53D92B58" w:rsidR="004259CB" w:rsidRPr="004259CB" w:rsidRDefault="004259CB" w:rsidP="004259CB">
      <w:pPr>
        <w:pStyle w:val="BodyText"/>
      </w:pPr>
      <w:r w:rsidRPr="004259CB">
        <w:t>IALA Standards may contain Normative and Informative provisions.</w:t>
      </w:r>
    </w:p>
    <w:p w14:paraId="14AB05F0" w14:textId="5FA503FB" w:rsidR="004259CB" w:rsidRPr="004259CB" w:rsidRDefault="004259CB" w:rsidP="004259CB">
      <w:pPr>
        <w:pStyle w:val="BodyText"/>
      </w:pPr>
      <w:r w:rsidRPr="004259CB">
        <w:t>Normative provisions are those with which it is necessary to conform in order to claim compliance with the Standard.</w:t>
      </w:r>
    </w:p>
    <w:p w14:paraId="6BAC2A13" w14:textId="00212806" w:rsidR="004259CB" w:rsidRPr="004259CB" w:rsidRDefault="004259CB" w:rsidP="004259CB">
      <w:pPr>
        <w:pStyle w:val="BodyText"/>
      </w:pPr>
      <w:r w:rsidRPr="004259CB">
        <w:t>Informative provisions are those which specify additional desirable practices but with which it is not necessary to conform in order to claim compliance with the Standard.</w:t>
      </w:r>
    </w:p>
    <w:p w14:paraId="46D71A95" w14:textId="77777777" w:rsidR="004259CB" w:rsidRPr="004259CB" w:rsidRDefault="004259CB" w:rsidP="004259CB">
      <w:pPr>
        <w:pStyle w:val="BodyText"/>
      </w:pPr>
      <w:r w:rsidRPr="004259CB">
        <w:t>This Standard references Normative and Informative provisions, detailed in the listed IALA Recommendations, covering the following scope.</w:t>
      </w:r>
    </w:p>
    <w:p w14:paraId="2E782F7F" w14:textId="46EFC537" w:rsidR="00457308" w:rsidRDefault="00033773" w:rsidP="004259CB">
      <w:pPr>
        <w:pStyle w:val="Bullet1"/>
      </w:pPr>
      <w:r>
        <w:t>Training and Assessment</w:t>
      </w:r>
    </w:p>
    <w:p w14:paraId="7279D510" w14:textId="1F4A9C05" w:rsidR="00033773" w:rsidRDefault="00033773" w:rsidP="00033773">
      <w:pPr>
        <w:pStyle w:val="Bullet1"/>
      </w:pPr>
      <w:r w:rsidRPr="00033773">
        <w:t>Competency certification and revalidation</w:t>
      </w:r>
    </w:p>
    <w:p w14:paraId="2533A6D1" w14:textId="61C96437" w:rsidR="00033773" w:rsidRDefault="00033773" w:rsidP="00033773">
      <w:pPr>
        <w:pStyle w:val="Bullet1"/>
      </w:pPr>
      <w:r w:rsidRPr="00033773">
        <w:t>Simulation in training</w:t>
      </w:r>
    </w:p>
    <w:p w14:paraId="4ED5E72B" w14:textId="4107CB48" w:rsidR="00033773" w:rsidRPr="00BE0675" w:rsidRDefault="00033773" w:rsidP="00033773">
      <w:pPr>
        <w:pStyle w:val="Bullet1"/>
      </w:pPr>
      <w:r w:rsidRPr="00033773">
        <w:lastRenderedPageBreak/>
        <w:t>Human factors and ergonomics</w:t>
      </w:r>
    </w:p>
    <w:p w14:paraId="26337B12" w14:textId="2C89075D" w:rsidR="004259CB" w:rsidRPr="004259CB" w:rsidRDefault="004259CB" w:rsidP="004259CB">
      <w:pPr>
        <w:pStyle w:val="Heading1"/>
        <w:tabs>
          <w:tab w:val="clear" w:pos="0"/>
        </w:tabs>
        <w:spacing w:before="0"/>
        <w:ind w:left="0" w:firstLine="0"/>
        <w:rPr>
          <w:caps w:val="0"/>
        </w:rPr>
      </w:pPr>
      <w:bookmarkStart w:id="23" w:name="_Toc455587604"/>
      <w:bookmarkStart w:id="24" w:name="_Toc455589136"/>
      <w:bookmarkStart w:id="25" w:name="_Toc432687599"/>
      <w:bookmarkStart w:id="26" w:name="_Toc464033447"/>
      <w:bookmarkStart w:id="27" w:name="_Toc464136442"/>
      <w:bookmarkStart w:id="28" w:name="_Toc464139608"/>
      <w:bookmarkEnd w:id="23"/>
      <w:bookmarkEnd w:id="24"/>
      <w:r w:rsidRPr="004259CB">
        <w:rPr>
          <w:caps w:val="0"/>
        </w:rPr>
        <w:t>REFERENCED DOCUMENT</w:t>
      </w:r>
      <w:r w:rsidR="00757F9E" w:rsidRPr="004259CB">
        <w:rPr>
          <w:caps w:val="0"/>
        </w:rPr>
        <w:t>S</w:t>
      </w:r>
      <w:bookmarkEnd w:id="25"/>
      <w:bookmarkEnd w:id="26"/>
      <w:bookmarkEnd w:id="27"/>
      <w:bookmarkEnd w:id="28"/>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7B01FEE8" w14:textId="4B7EDF36" w:rsidR="00550DB1" w:rsidRPr="004259CB" w:rsidRDefault="00550DB1" w:rsidP="00550DB1">
      <w:pPr>
        <w:pStyle w:val="BodyText"/>
      </w:pPr>
      <w:bookmarkStart w:id="29" w:name="_Toc455589139"/>
      <w:bookmarkEnd w:id="29"/>
      <w:r w:rsidRPr="004259CB">
        <w:t xml:space="preserve">In this Standard the word ‘shall’ is used to </w:t>
      </w:r>
      <w:r>
        <w:t>indicate</w:t>
      </w:r>
      <w:r w:rsidRPr="004259CB">
        <w:t xml:space="preserve"> that a provision is Normative and </w:t>
      </w:r>
      <w:del w:id="30" w:author="Michael Card" w:date="2017-03-28T10:00:00Z">
        <w:r w:rsidRPr="004259CB" w:rsidDel="00A50001">
          <w:delText xml:space="preserve">so </w:delText>
        </w:r>
      </w:del>
      <w:r w:rsidRPr="004259CB">
        <w:t xml:space="preserve">is to be followed in order to comply with the </w:t>
      </w:r>
      <w:del w:id="31" w:author="Jeffkins, David" w:date="2017-03-29T19:18:00Z">
        <w:r w:rsidRPr="004259CB" w:rsidDel="004979D5">
          <w:delText>s</w:delText>
        </w:r>
      </w:del>
      <w:ins w:id="32" w:author="Jeffkins, David" w:date="2017-03-29T19:18:00Z">
        <w:r w:rsidR="004979D5">
          <w:t>S</w:t>
        </w:r>
      </w:ins>
      <w:r w:rsidRPr="004259CB">
        <w:t>tandard.  The word ‘should’ introduces Informative provisions.</w:t>
      </w:r>
    </w:p>
    <w:p w14:paraId="398CA937" w14:textId="77777777" w:rsidR="004259CB" w:rsidRPr="004259CB" w:rsidRDefault="004259CB" w:rsidP="004259CB">
      <w:pPr>
        <w:pStyle w:val="Textedesaisie"/>
        <w:rPr>
          <w:lang w:val="en-GB"/>
        </w:rPr>
      </w:pPr>
      <w:r w:rsidRPr="004259CB">
        <w:rPr>
          <w:lang w:val="en-GB"/>
        </w:rPr>
        <w:t xml:space="preserve">The following Recommendations are </w:t>
      </w:r>
      <w:r w:rsidRPr="004259CB">
        <w:rPr>
          <w:b/>
          <w:lang w:val="en-GB"/>
        </w:rPr>
        <w:t>Normative</w:t>
      </w:r>
      <w:r w:rsidRPr="004259CB">
        <w:rPr>
          <w:lang w:val="en-GB"/>
        </w:rPr>
        <w:t xml:space="preserve"> provisions, and </w:t>
      </w:r>
      <w:r w:rsidRPr="0093652B">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0" w:type="auto"/>
        <w:jc w:val="center"/>
        <w:tblLayout w:type="fixed"/>
        <w:tblLook w:val="04A0" w:firstRow="1" w:lastRow="0" w:firstColumn="1" w:lastColumn="0" w:noHBand="0" w:noVBand="1"/>
      </w:tblPr>
      <w:tblGrid>
        <w:gridCol w:w="2526"/>
        <w:gridCol w:w="984"/>
        <w:gridCol w:w="6237"/>
      </w:tblGrid>
      <w:tr w:rsidR="004259CB" w:rsidRPr="004259CB" w14:paraId="0C5F35C5" w14:textId="77777777" w:rsidTr="004259CB">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984"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033773" w:rsidRPr="004259CB" w14:paraId="205219FA" w14:textId="77777777" w:rsidTr="004259CB">
        <w:trPr>
          <w:jc w:val="center"/>
        </w:trPr>
        <w:tc>
          <w:tcPr>
            <w:tcW w:w="2526" w:type="dxa"/>
            <w:vMerge w:val="restart"/>
          </w:tcPr>
          <w:p w14:paraId="200E7977" w14:textId="652D3463" w:rsidR="00033773" w:rsidRPr="00085375" w:rsidRDefault="00033773" w:rsidP="00BA0EEF">
            <w:pPr>
              <w:spacing w:before="120" w:after="120"/>
              <w:rPr>
                <w:b/>
                <w:sz w:val="22"/>
                <w:lang w:val="en-GB"/>
              </w:rPr>
            </w:pPr>
            <w:r w:rsidRPr="00033773">
              <w:rPr>
                <w:b/>
                <w:sz w:val="22"/>
                <w:lang w:val="en-GB"/>
              </w:rPr>
              <w:t>Training and assessment</w:t>
            </w:r>
          </w:p>
        </w:tc>
        <w:tc>
          <w:tcPr>
            <w:tcW w:w="984" w:type="dxa"/>
          </w:tcPr>
          <w:p w14:paraId="653518E2" w14:textId="77777777" w:rsidR="004669BA" w:rsidRDefault="004669BA" w:rsidP="00BA0EEF">
            <w:pPr>
              <w:spacing w:before="120" w:after="120"/>
              <w:rPr>
                <w:ins w:id="33" w:author="Jeffkins, David" w:date="2017-03-29T19:19:00Z"/>
                <w:sz w:val="22"/>
                <w:lang w:val="en-GB"/>
              </w:rPr>
            </w:pPr>
            <w:ins w:id="34" w:author="Jeffkins, David" w:date="2017-03-29T19:19:00Z">
              <w:r>
                <w:rPr>
                  <w:sz w:val="22"/>
                  <w:lang w:val="en-GB"/>
                </w:rPr>
                <w:t>R0141</w:t>
              </w:r>
            </w:ins>
          </w:p>
          <w:p w14:paraId="6656869F" w14:textId="49E3ACE6" w:rsidR="00033773" w:rsidRDefault="00033773" w:rsidP="00BA0EEF">
            <w:pPr>
              <w:spacing w:before="120" w:after="120"/>
              <w:rPr>
                <w:sz w:val="22"/>
                <w:lang w:val="en-GB"/>
              </w:rPr>
            </w:pPr>
            <w:del w:id="35" w:author="Jeffkins, David" w:date="2017-03-30T19:42:00Z">
              <w:r w:rsidDel="00540E78">
                <w:rPr>
                  <w:sz w:val="22"/>
                  <w:lang w:val="en-GB"/>
                </w:rPr>
                <w:delText>E-141</w:delText>
              </w:r>
            </w:del>
          </w:p>
        </w:tc>
        <w:tc>
          <w:tcPr>
            <w:tcW w:w="6237" w:type="dxa"/>
          </w:tcPr>
          <w:p w14:paraId="20776B0A" w14:textId="009DA9F8" w:rsidR="00033773" w:rsidRPr="00085375" w:rsidRDefault="00033773" w:rsidP="00BA0EEF">
            <w:pPr>
              <w:spacing w:before="120" w:after="120"/>
              <w:rPr>
                <w:sz w:val="22"/>
                <w:lang w:val="en-GB"/>
              </w:rPr>
            </w:pPr>
            <w:commentRangeStart w:id="36"/>
            <w:del w:id="37" w:author="Jeffkins, David" w:date="2017-03-29T19:19:00Z">
              <w:r w:rsidRPr="00033773" w:rsidDel="004669BA">
                <w:rPr>
                  <w:sz w:val="22"/>
                  <w:lang w:val="en-GB"/>
                </w:rPr>
                <w:delText xml:space="preserve">Standards for </w:delText>
              </w:r>
            </w:del>
            <w:commentRangeEnd w:id="36"/>
            <w:r w:rsidR="008601B0">
              <w:rPr>
                <w:rStyle w:val="CommentReference"/>
              </w:rPr>
              <w:commentReference w:id="36"/>
            </w:r>
            <w:r w:rsidRPr="00033773">
              <w:rPr>
                <w:sz w:val="22"/>
                <w:lang w:val="en-GB"/>
              </w:rPr>
              <w:t>Training and Certification of AtoN Personnel</w:t>
            </w:r>
          </w:p>
        </w:tc>
      </w:tr>
      <w:tr w:rsidR="00033773" w:rsidRPr="004259CB" w14:paraId="4558792E" w14:textId="77777777" w:rsidTr="004259CB">
        <w:trPr>
          <w:jc w:val="center"/>
        </w:trPr>
        <w:tc>
          <w:tcPr>
            <w:tcW w:w="2526" w:type="dxa"/>
            <w:vMerge/>
          </w:tcPr>
          <w:p w14:paraId="14913979" w14:textId="41089089" w:rsidR="00033773" w:rsidRPr="00085375" w:rsidRDefault="00033773" w:rsidP="00BA0EEF">
            <w:pPr>
              <w:spacing w:before="120" w:after="120"/>
              <w:rPr>
                <w:b/>
                <w:sz w:val="22"/>
                <w:lang w:val="en-GB"/>
              </w:rPr>
            </w:pPr>
          </w:p>
        </w:tc>
        <w:tc>
          <w:tcPr>
            <w:tcW w:w="984" w:type="dxa"/>
          </w:tcPr>
          <w:p w14:paraId="5D1AFB83" w14:textId="6F2FAA6D" w:rsidR="004669BA" w:rsidRDefault="004669BA" w:rsidP="00BA0EEF">
            <w:pPr>
              <w:spacing w:before="120" w:after="120"/>
              <w:rPr>
                <w:ins w:id="38" w:author="Jeffkins, David" w:date="2017-03-29T19:20:00Z"/>
                <w:sz w:val="22"/>
                <w:lang w:val="en-GB"/>
              </w:rPr>
            </w:pPr>
            <w:ins w:id="39" w:author="Jeffkins, David" w:date="2017-03-29T19:20:00Z">
              <w:r>
                <w:rPr>
                  <w:sz w:val="22"/>
                  <w:lang w:val="en-GB"/>
                </w:rPr>
                <w:t>R0103</w:t>
              </w:r>
            </w:ins>
          </w:p>
          <w:p w14:paraId="22568796" w14:textId="3B1889C4" w:rsidR="00033773" w:rsidRDefault="00033773" w:rsidP="00BA0EEF">
            <w:pPr>
              <w:spacing w:before="120" w:after="120"/>
              <w:rPr>
                <w:sz w:val="22"/>
                <w:lang w:val="en-GB"/>
              </w:rPr>
            </w:pPr>
            <w:del w:id="40" w:author="Jeffkins, David" w:date="2017-03-30T19:42:00Z">
              <w:r w:rsidDel="00540E78">
                <w:rPr>
                  <w:sz w:val="22"/>
                  <w:lang w:val="en-GB"/>
                </w:rPr>
                <w:delText>V-103</w:delText>
              </w:r>
            </w:del>
          </w:p>
        </w:tc>
        <w:tc>
          <w:tcPr>
            <w:tcW w:w="6237" w:type="dxa"/>
          </w:tcPr>
          <w:p w14:paraId="6C9C5AE8" w14:textId="3B8E4C89" w:rsidR="00033773" w:rsidRPr="00085375" w:rsidRDefault="00033773" w:rsidP="00BA0EEF">
            <w:pPr>
              <w:spacing w:before="120" w:after="120"/>
              <w:rPr>
                <w:sz w:val="22"/>
                <w:lang w:val="en-GB"/>
              </w:rPr>
            </w:pPr>
            <w:commentRangeStart w:id="41"/>
            <w:del w:id="42" w:author="Jeffkins, David" w:date="2017-03-29T19:20:00Z">
              <w:r w:rsidRPr="00033773" w:rsidDel="004669BA">
                <w:rPr>
                  <w:sz w:val="22"/>
                  <w:lang w:val="en-GB"/>
                </w:rPr>
                <w:delText xml:space="preserve">Standards for </w:delText>
              </w:r>
            </w:del>
            <w:del w:id="43" w:author="Jeffkins, David" w:date="2017-03-29T19:18:00Z">
              <w:r w:rsidRPr="00033773" w:rsidDel="004979D5">
                <w:rPr>
                  <w:sz w:val="22"/>
                  <w:lang w:val="en-GB"/>
                </w:rPr>
                <w:delText>Traning</w:delText>
              </w:r>
            </w:del>
            <w:commentRangeEnd w:id="41"/>
            <w:r w:rsidR="008601B0">
              <w:rPr>
                <w:rStyle w:val="CommentReference"/>
              </w:rPr>
              <w:commentReference w:id="41"/>
            </w:r>
            <w:ins w:id="44" w:author="Jeffkins, David" w:date="2017-03-29T19:18:00Z">
              <w:r w:rsidR="004979D5" w:rsidRPr="00033773">
                <w:rPr>
                  <w:sz w:val="22"/>
                  <w:lang w:val="en-GB"/>
                </w:rPr>
                <w:t>Training</w:t>
              </w:r>
            </w:ins>
            <w:r w:rsidRPr="00033773">
              <w:rPr>
                <w:sz w:val="22"/>
                <w:lang w:val="en-GB"/>
              </w:rPr>
              <w:t xml:space="preserve"> and Certification of VTS Personnel</w:t>
            </w:r>
          </w:p>
        </w:tc>
      </w:tr>
      <w:tr w:rsidR="004669BA" w:rsidRPr="004259CB" w14:paraId="643964CB" w14:textId="77777777" w:rsidTr="004259CB">
        <w:trPr>
          <w:jc w:val="center"/>
          <w:ins w:id="45" w:author="Jeffkins, David" w:date="2017-03-29T19:21:00Z"/>
        </w:trPr>
        <w:tc>
          <w:tcPr>
            <w:tcW w:w="2526" w:type="dxa"/>
          </w:tcPr>
          <w:p w14:paraId="3D2349A0" w14:textId="48B062A5" w:rsidR="004669BA" w:rsidRPr="00085375" w:rsidRDefault="004669BA" w:rsidP="00BA0EEF">
            <w:pPr>
              <w:spacing w:before="120" w:after="120"/>
              <w:rPr>
                <w:ins w:id="46" w:author="Jeffkins, David" w:date="2017-03-29T19:21:00Z"/>
                <w:b/>
                <w:sz w:val="22"/>
                <w:lang w:val="en-GB"/>
              </w:rPr>
            </w:pPr>
            <w:ins w:id="47" w:author="Jeffkins, David" w:date="2017-03-29T19:21:00Z">
              <w:r>
                <w:rPr>
                  <w:b/>
                  <w:sz w:val="22"/>
                  <w:lang w:val="en-GB"/>
                </w:rPr>
                <w:t>Accreditation, competency, certification and revalidation</w:t>
              </w:r>
            </w:ins>
          </w:p>
        </w:tc>
        <w:tc>
          <w:tcPr>
            <w:tcW w:w="984" w:type="dxa"/>
          </w:tcPr>
          <w:p w14:paraId="31C5235E" w14:textId="77777777" w:rsidR="004669BA" w:rsidRDefault="004669BA" w:rsidP="00BA0EEF">
            <w:pPr>
              <w:spacing w:before="120" w:after="120"/>
              <w:rPr>
                <w:ins w:id="48" w:author="Jeffkins, David" w:date="2017-03-29T19:22:00Z"/>
                <w:sz w:val="22"/>
                <w:lang w:val="en-GB"/>
              </w:rPr>
            </w:pPr>
            <w:ins w:id="49" w:author="Jeffkins, David" w:date="2017-03-29T19:22:00Z">
              <w:r>
                <w:rPr>
                  <w:sz w:val="22"/>
                  <w:lang w:val="en-GB"/>
                </w:rPr>
                <w:t>R0149</w:t>
              </w:r>
            </w:ins>
          </w:p>
          <w:p w14:paraId="0DCC40FE" w14:textId="3769F128" w:rsidR="004669BA" w:rsidRDefault="004669BA" w:rsidP="00BA0EEF">
            <w:pPr>
              <w:spacing w:before="120" w:after="120"/>
              <w:rPr>
                <w:ins w:id="50" w:author="Jeffkins, David" w:date="2017-03-29T19:21:00Z"/>
                <w:sz w:val="22"/>
                <w:lang w:val="en-GB"/>
              </w:rPr>
            </w:pPr>
          </w:p>
        </w:tc>
        <w:tc>
          <w:tcPr>
            <w:tcW w:w="6237" w:type="dxa"/>
          </w:tcPr>
          <w:p w14:paraId="6FE5F6C9" w14:textId="2C33D479" w:rsidR="004669BA" w:rsidRPr="00033773" w:rsidDel="004669BA" w:rsidRDefault="004669BA" w:rsidP="00BA0EEF">
            <w:pPr>
              <w:spacing w:before="120" w:after="120"/>
              <w:rPr>
                <w:ins w:id="51" w:author="Jeffkins, David" w:date="2017-03-29T19:21:00Z"/>
                <w:sz w:val="22"/>
                <w:lang w:val="en-GB"/>
              </w:rPr>
            </w:pPr>
            <w:ins w:id="52" w:author="Jeffkins, David" w:date="2017-03-29T19:22:00Z">
              <w:r>
                <w:rPr>
                  <w:sz w:val="22"/>
                  <w:lang w:val="en-GB"/>
                </w:rPr>
                <w:t>Accreditation of Training Organisations</w:t>
              </w:r>
            </w:ins>
          </w:p>
        </w:tc>
      </w:tr>
    </w:tbl>
    <w:p w14:paraId="05EE7EB0" w14:textId="72EA954D" w:rsidR="004259CB" w:rsidRPr="004259CB" w:rsidRDefault="004259CB" w:rsidP="004259CB">
      <w:pPr>
        <w:rPr>
          <w:lang w:val="en-GB"/>
        </w:rPr>
      </w:pPr>
      <w:bookmarkStart w:id="53" w:name="_Toc432687601"/>
      <w:bookmarkEnd w:id="53"/>
    </w:p>
    <w:p w14:paraId="040E162C" w14:textId="24314620" w:rsidR="004259CB" w:rsidRPr="004259CB" w:rsidRDefault="004259CB" w:rsidP="004259CB">
      <w:pPr>
        <w:pStyle w:val="BodyText"/>
      </w:pPr>
      <w:r w:rsidRPr="004259CB">
        <w:t xml:space="preserve">The following Recommendations are </w:t>
      </w:r>
      <w:r w:rsidRPr="004259CB">
        <w:rPr>
          <w:b/>
        </w:rPr>
        <w:t>Informative</w:t>
      </w:r>
      <w:r w:rsidRPr="004259CB">
        <w:t xml:space="preserve"> provisions and </w:t>
      </w:r>
      <w:r w:rsidRPr="0093652B">
        <w:rPr>
          <w:b/>
        </w:rPr>
        <w:t>should</w:t>
      </w:r>
      <w:r w:rsidRPr="004259CB">
        <w:t xml:space="preserve"> be observed if compliance with this Standard is claimed.</w:t>
      </w:r>
    </w:p>
    <w:tbl>
      <w:tblPr>
        <w:tblStyle w:val="TableGrid"/>
        <w:tblW w:w="0" w:type="auto"/>
        <w:jc w:val="center"/>
        <w:tblLayout w:type="fixed"/>
        <w:tblLook w:val="04A0" w:firstRow="1" w:lastRow="0" w:firstColumn="1" w:lastColumn="0" w:noHBand="0" w:noVBand="1"/>
      </w:tblPr>
      <w:tblGrid>
        <w:gridCol w:w="2526"/>
        <w:gridCol w:w="984"/>
        <w:gridCol w:w="6237"/>
      </w:tblGrid>
      <w:tr w:rsidR="004259CB" w:rsidRPr="004259CB" w14:paraId="32397F63" w14:textId="77777777" w:rsidTr="004259CB">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984"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033773" w:rsidRPr="004259CB" w14:paraId="4F97AEAA" w14:textId="77777777" w:rsidTr="004259CB">
        <w:trPr>
          <w:jc w:val="center"/>
        </w:trPr>
        <w:tc>
          <w:tcPr>
            <w:tcW w:w="2526" w:type="dxa"/>
          </w:tcPr>
          <w:p w14:paraId="3959D71B" w14:textId="77777777" w:rsidR="00033773" w:rsidRDefault="00033773" w:rsidP="00BA0EEF">
            <w:pPr>
              <w:spacing w:before="120" w:after="120"/>
              <w:rPr>
                <w:b/>
                <w:sz w:val="22"/>
                <w:lang w:val="en-GB"/>
              </w:rPr>
            </w:pPr>
          </w:p>
        </w:tc>
        <w:tc>
          <w:tcPr>
            <w:tcW w:w="984" w:type="dxa"/>
          </w:tcPr>
          <w:p w14:paraId="469E0106" w14:textId="4733F783" w:rsidR="00033773" w:rsidRDefault="00033773" w:rsidP="00BA0EEF">
            <w:pPr>
              <w:spacing w:before="120" w:after="120"/>
              <w:rPr>
                <w:sz w:val="22"/>
                <w:lang w:val="en-GB"/>
              </w:rPr>
            </w:pPr>
          </w:p>
        </w:tc>
        <w:tc>
          <w:tcPr>
            <w:tcW w:w="6237" w:type="dxa"/>
          </w:tcPr>
          <w:p w14:paraId="369A1155" w14:textId="2FAB2E30" w:rsidR="00033773" w:rsidRPr="00085375" w:rsidRDefault="00033773" w:rsidP="00BA0EEF">
            <w:pPr>
              <w:spacing w:before="120" w:after="120"/>
              <w:rPr>
                <w:sz w:val="22"/>
                <w:lang w:val="en-GB"/>
              </w:rPr>
            </w:pPr>
            <w:r>
              <w:rPr>
                <w:sz w:val="22"/>
                <w:lang w:val="en-GB"/>
              </w:rPr>
              <w:t>Not applicable</w:t>
            </w:r>
          </w:p>
        </w:tc>
      </w:tr>
    </w:tbl>
    <w:p w14:paraId="1AA137AB" w14:textId="77777777"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54" w:name="_Toc464136443"/>
      <w:bookmarkStart w:id="55" w:name="_Toc464139609"/>
      <w:r w:rsidRPr="004259CB">
        <w:rPr>
          <w:caps w:val="0"/>
        </w:rPr>
        <w:t>SUPPLEMENTARY ELEMENTS</w:t>
      </w:r>
      <w:bookmarkEnd w:id="54"/>
      <w:bookmarkEnd w:id="55"/>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2977FB14" w:rsidR="004259CB" w:rsidRPr="004259CB" w:rsidRDefault="004259CB" w:rsidP="004259CB">
      <w:pPr>
        <w:pStyle w:val="Heading1"/>
        <w:tabs>
          <w:tab w:val="clear" w:pos="0"/>
        </w:tabs>
        <w:spacing w:before="0"/>
        <w:ind w:left="0" w:firstLine="0"/>
        <w:rPr>
          <w:caps w:val="0"/>
        </w:rPr>
      </w:pPr>
      <w:bookmarkStart w:id="56" w:name="_Toc464033448"/>
      <w:bookmarkStart w:id="57" w:name="_Toc464136444"/>
      <w:bookmarkStart w:id="58" w:name="_Toc464139610"/>
      <w:r w:rsidRPr="004259CB">
        <w:rPr>
          <w:caps w:val="0"/>
        </w:rPr>
        <w:t>ADOPTION OF AND AMENDMENT OF STANDARDS</w:t>
      </w:r>
      <w:bookmarkEnd w:id="56"/>
      <w:bookmarkEnd w:id="57"/>
      <w:bookmarkEnd w:id="58"/>
    </w:p>
    <w:p w14:paraId="62034E75" w14:textId="77777777" w:rsidR="004259CB" w:rsidRPr="004259CB" w:rsidRDefault="004259CB" w:rsidP="004259CB">
      <w:pPr>
        <w:pStyle w:val="Sparationtitre1"/>
        <w:rPr>
          <w:lang w:val="en-GB"/>
        </w:rPr>
      </w:pPr>
    </w:p>
    <w:p w14:paraId="33E5B8DE" w14:textId="77777777" w:rsidR="004259CB" w:rsidRPr="004259CB" w:rsidRDefault="004259CB" w:rsidP="004259CB">
      <w:pPr>
        <w:pStyle w:val="BodyText"/>
      </w:pPr>
      <w:r w:rsidRPr="004259CB">
        <w:t>IALA Standards may be adopted or amended by a majority vote at a General Assembly of national members.</w:t>
      </w:r>
    </w:p>
    <w:p w14:paraId="0EF1F8BD" w14:textId="77777777" w:rsidR="004259CB" w:rsidRPr="004259CB" w:rsidRDefault="004259CB" w:rsidP="004259CB">
      <w:pPr>
        <w:pStyle w:val="Textedesaisie"/>
        <w:rPr>
          <w:lang w:val="en-GB"/>
        </w:rPr>
      </w:pPr>
    </w:p>
    <w:p w14:paraId="73E02733" w14:textId="2DD47BCC" w:rsidR="004259CB" w:rsidRPr="004259CB" w:rsidRDefault="004259CB" w:rsidP="004259CB">
      <w:pPr>
        <w:pStyle w:val="Heading1"/>
        <w:tabs>
          <w:tab w:val="clear" w:pos="0"/>
        </w:tabs>
        <w:spacing w:before="0"/>
        <w:ind w:left="0" w:firstLine="0"/>
        <w:rPr>
          <w:caps w:val="0"/>
        </w:rPr>
      </w:pPr>
      <w:bookmarkStart w:id="59" w:name="_Toc464033449"/>
      <w:bookmarkStart w:id="60" w:name="_Toc455589152"/>
      <w:bookmarkStart w:id="61" w:name="_Toc455589153"/>
      <w:bookmarkStart w:id="62" w:name="_Toc455589154"/>
      <w:bookmarkStart w:id="63" w:name="_Toc455589155"/>
      <w:bookmarkStart w:id="64" w:name="_Toc455589156"/>
      <w:bookmarkStart w:id="65" w:name="_Toc455589157"/>
      <w:bookmarkStart w:id="66" w:name="_Toc455589158"/>
      <w:bookmarkStart w:id="67" w:name="_Toc455589159"/>
      <w:bookmarkStart w:id="68" w:name="_Toc455589160"/>
      <w:bookmarkStart w:id="69" w:name="_Toc455589161"/>
      <w:bookmarkStart w:id="70" w:name="_Toc455589162"/>
      <w:bookmarkStart w:id="71" w:name="_Toc455589163"/>
      <w:bookmarkStart w:id="72" w:name="_Toc455589164"/>
      <w:bookmarkStart w:id="73" w:name="_Toc455589165"/>
      <w:bookmarkStart w:id="74" w:name="_Toc455589166"/>
      <w:bookmarkStart w:id="75" w:name="_Toc455589167"/>
      <w:bookmarkStart w:id="76" w:name="_Toc455589168"/>
      <w:bookmarkStart w:id="77" w:name="_Toc455589169"/>
      <w:bookmarkStart w:id="78" w:name="_Toc455589170"/>
      <w:bookmarkStart w:id="79" w:name="_Toc455589171"/>
      <w:bookmarkStart w:id="80" w:name="_Toc464033450"/>
      <w:bookmarkStart w:id="81" w:name="_Toc464033451"/>
      <w:bookmarkStart w:id="82" w:name="_Toc432687611"/>
      <w:bookmarkStart w:id="83" w:name="_Toc464033452"/>
      <w:bookmarkStart w:id="84" w:name="_Toc464136445"/>
      <w:bookmarkStart w:id="85" w:name="_Toc464139611"/>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4259CB">
        <w:rPr>
          <w:caps w:val="0"/>
        </w:rPr>
        <w:t>DOCUMENT HISTORY</w:t>
      </w:r>
      <w:bookmarkEnd w:id="82"/>
      <w:bookmarkEnd w:id="83"/>
      <w:bookmarkEnd w:id="84"/>
      <w:bookmarkEnd w:id="85"/>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780" w:type="dxa"/>
        <w:tblInd w:w="534" w:type="dxa"/>
        <w:tblLook w:val="04A0" w:firstRow="1" w:lastRow="0" w:firstColumn="1" w:lastColumn="0" w:noHBand="0" w:noVBand="1"/>
      </w:tblPr>
      <w:tblGrid>
        <w:gridCol w:w="1417"/>
        <w:gridCol w:w="2268"/>
        <w:gridCol w:w="6095"/>
      </w:tblGrid>
      <w:tr w:rsidR="004259CB" w:rsidRPr="004259CB" w14:paraId="581D63EC" w14:textId="77777777" w:rsidTr="00BA0EEF">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77777777" w:rsidR="004259CB" w:rsidRPr="00BA0733" w:rsidRDefault="004259CB" w:rsidP="00BA0733">
            <w:pPr>
              <w:spacing w:before="120" w:after="120"/>
              <w:rPr>
                <w:b/>
                <w:sz w:val="22"/>
                <w:lang w:val="en-GB"/>
              </w:rPr>
            </w:pPr>
            <w:r w:rsidRPr="00BA0733">
              <w:rPr>
                <w:b/>
                <w:sz w:val="22"/>
                <w:lang w:val="en-GB"/>
              </w:rPr>
              <w:t>Amendment Details</w:t>
            </w:r>
          </w:p>
        </w:tc>
        <w:tc>
          <w:tcPr>
            <w:tcW w:w="6095"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BA0EEF">
        <w:tc>
          <w:tcPr>
            <w:tcW w:w="1417" w:type="dxa"/>
            <w:vAlign w:val="center"/>
          </w:tcPr>
          <w:p w14:paraId="7A8F493F" w14:textId="77777777" w:rsidR="004259CB" w:rsidRPr="00BA0733" w:rsidRDefault="004259CB" w:rsidP="00BA0733">
            <w:pPr>
              <w:spacing w:before="120" w:after="120"/>
              <w:rPr>
                <w:sz w:val="22"/>
                <w:lang w:val="en-GB"/>
              </w:rPr>
            </w:pPr>
            <w:r w:rsidRPr="00BA0733">
              <w:rPr>
                <w:sz w:val="22"/>
                <w:lang w:val="en-GB"/>
              </w:rPr>
              <w:t>2018-06-01</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095" w:type="dxa"/>
            <w:vAlign w:val="center"/>
          </w:tcPr>
          <w:p w14:paraId="3E3AE685" w14:textId="19F43FB6" w:rsidR="004259CB" w:rsidRPr="00BA0733" w:rsidRDefault="004259CB" w:rsidP="00BA0733">
            <w:pPr>
              <w:spacing w:before="120" w:after="120"/>
              <w:rPr>
                <w:sz w:val="22"/>
                <w:lang w:val="en-GB"/>
              </w:rPr>
            </w:pPr>
            <w:r w:rsidRPr="00BA0733">
              <w:rPr>
                <w:sz w:val="22"/>
                <w:lang w:val="en-GB"/>
              </w:rPr>
              <w:t xml:space="preserve">General Assembly Resolution, Incheon, </w:t>
            </w:r>
            <w:ins w:id="86" w:author="Jeffkins, David" w:date="2017-03-29T19:18:00Z">
              <w:r w:rsidR="004979D5">
                <w:rPr>
                  <w:sz w:val="22"/>
                  <w:lang w:val="en-GB"/>
                </w:rPr>
                <w:t xml:space="preserve">Republic of </w:t>
              </w:r>
            </w:ins>
            <w:r w:rsidRPr="00BA0733">
              <w:rPr>
                <w:sz w:val="22"/>
                <w:lang w:val="en-GB"/>
              </w:rPr>
              <w:t>Korea, May 2018.</w:t>
            </w:r>
          </w:p>
        </w:tc>
      </w:tr>
    </w:tbl>
    <w:p w14:paraId="5D2874E0" w14:textId="77777777" w:rsidR="00AB326D" w:rsidRPr="004259CB" w:rsidRDefault="00AB326D" w:rsidP="004259CB">
      <w:pPr>
        <w:pStyle w:val="BodyText"/>
      </w:pPr>
    </w:p>
    <w:sectPr w:rsidR="00AB326D" w:rsidRPr="004259CB" w:rsidSect="00480184">
      <w:headerReference w:type="even" r:id="rId18"/>
      <w:headerReference w:type="default" r:id="rId19"/>
      <w:headerReference w:type="first" r:id="rId20"/>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6" w:author="Jeffkins, David" w:date="2017-03-30T20:40:00Z" w:initials="JD">
    <w:p w14:paraId="26019028" w14:textId="412318A9" w:rsidR="008601B0" w:rsidRDefault="008601B0">
      <w:pPr>
        <w:pStyle w:val="CommentText"/>
      </w:pPr>
      <w:r>
        <w:rPr>
          <w:rStyle w:val="CommentReference"/>
        </w:rPr>
        <w:annotationRef/>
      </w:r>
      <w:r>
        <w:t>PAP33-10.2 – Amend title to remove word Standard</w:t>
      </w:r>
    </w:p>
  </w:comment>
  <w:comment w:id="41" w:author="Jeffkins, David" w:date="2017-03-30T20:41:00Z" w:initials="JD">
    <w:p w14:paraId="561E11F9" w14:textId="702E33D4" w:rsidR="008601B0" w:rsidRDefault="008601B0">
      <w:pPr>
        <w:pStyle w:val="CommentText"/>
      </w:pPr>
      <w:r>
        <w:rPr>
          <w:rStyle w:val="CommentReference"/>
        </w:rPr>
        <w:annotationRef/>
      </w:r>
      <w:r>
        <w:t>PAP33-10.2 – Amend title to remove word Standard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019028" w15:done="0"/>
  <w15:commentEx w15:paraId="561E11F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CDDC8C" w14:textId="77777777" w:rsidR="00E6499A" w:rsidRDefault="00E6499A" w:rsidP="003274DB">
      <w:r>
        <w:separator/>
      </w:r>
    </w:p>
  </w:endnote>
  <w:endnote w:type="continuationSeparator" w:id="0">
    <w:p w14:paraId="79023637" w14:textId="77777777" w:rsidR="00E6499A" w:rsidRDefault="00E6499A"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81B2" w14:textId="77777777" w:rsidR="00857580" w:rsidRDefault="00857580" w:rsidP="008747E0">
    <w:pPr>
      <w:pStyle w:val="Footer"/>
      <w:rPr>
        <w:lang w:val="en-GB"/>
      </w:rPr>
    </w:pPr>
    <w:r>
      <w:rPr>
        <w:noProof/>
        <w:lang w:val="en-IE" w:eastAsia="en-IE"/>
      </w:rPr>
      <mc:AlternateContent>
        <mc:Choice Requires="wps">
          <w:drawing>
            <wp:anchor distT="0" distB="0" distL="114300" distR="114300" simplePos="0" relativeHeight="251651584" behindDoc="0" locked="0" layoutInCell="1" allowOverlap="1" wp14:anchorId="7BFBF8D0" wp14:editId="54465DF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71263D"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7777777" w:rsidR="00857580" w:rsidRPr="00ED2A8D" w:rsidRDefault="00857580" w:rsidP="008747E0">
    <w:pPr>
      <w:pStyle w:val="Footer"/>
      <w:rPr>
        <w:lang w:val="en-GB"/>
      </w:rPr>
    </w:pPr>
    <w:r w:rsidRPr="00442889">
      <w:rPr>
        <w:noProof/>
        <w:lang w:val="en-IE" w:eastAsia="en-IE"/>
      </w:rPr>
      <w:drawing>
        <wp:anchor distT="0" distB="0" distL="114300" distR="114300" simplePos="0" relativeHeight="251650560" behindDoc="1" locked="0" layoutInCell="1" allowOverlap="1" wp14:anchorId="6E073939" wp14:editId="2A8F7B0A">
          <wp:simplePos x="0" y="0"/>
          <wp:positionH relativeFrom="page">
            <wp:posOffset>543560</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77777777" w:rsidR="00857580" w:rsidRPr="00C907DF" w:rsidRDefault="006A5A74" w:rsidP="00CB19DB">
    <w:pPr>
      <w:pStyle w:val="Footerportrait"/>
      <w:rPr>
        <w:rStyle w:val="PageNumber"/>
        <w:szCs w:val="15"/>
      </w:rPr>
    </w:pPr>
    <w:fldSimple w:instr=" STYLEREF &quot;Document type&quot; \* MERGEFORMAT ">
      <w:r w:rsidR="008A7B81">
        <w:t>IALA Standard</w:t>
      </w:r>
    </w:fldSimple>
    <w:r w:rsidR="00857580" w:rsidRPr="00C907DF">
      <w:t xml:space="preserve"> </w:t>
    </w:r>
    <w:fldSimple w:instr=" STYLEREF &quot;Document number&quot; \* MERGEFORMAT ">
      <w:r w:rsidR="008A7B81">
        <w:t>1050</w:t>
      </w:r>
    </w:fldSimple>
    <w:r w:rsidR="00857580" w:rsidRPr="00C907DF">
      <w:t xml:space="preserve"> –</w:t>
    </w:r>
    <w:r w:rsidR="00857580">
      <w:t xml:space="preserve"> </w:t>
    </w:r>
    <w:fldSimple w:instr=" STYLEREF &quot;Document name&quot; \* MERGEFORMAT ">
      <w:r w:rsidR="008A7B81">
        <w:t>Training and Certification</w:t>
      </w:r>
    </w:fldSimple>
  </w:p>
  <w:p w14:paraId="19BC5EB7" w14:textId="1902E40F" w:rsidR="00857580" w:rsidRPr="00CB19DB" w:rsidRDefault="006A5A74" w:rsidP="00CB19DB">
    <w:pPr>
      <w:pStyle w:val="Footerportrait"/>
    </w:pPr>
    <w:fldSimple w:instr=" STYLEREF &quot;Edition number&quot; \* MERGEFORMAT ">
      <w:r w:rsidR="008A7B81">
        <w:t>Edition 1.0</w:t>
      </w:r>
    </w:fldSimple>
    <w:r w:rsidR="00857580">
      <w:t xml:space="preserve">  </w:t>
    </w:r>
    <w:fldSimple w:instr=" STYLEREF &quot;Document date&quot; \* MERGEFORMAT ">
      <w:r w:rsidR="008A7B81">
        <w:t>June 2018</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8A7B81">
      <w:t>4</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44D775" w14:textId="77777777" w:rsidR="00E6499A" w:rsidRDefault="00E6499A" w:rsidP="003274DB">
      <w:r>
        <w:separator/>
      </w:r>
    </w:p>
  </w:footnote>
  <w:footnote w:type="continuationSeparator" w:id="0">
    <w:p w14:paraId="3906CD28" w14:textId="77777777" w:rsidR="00E6499A" w:rsidRDefault="00E6499A"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2EB044" w14:textId="40AD74E5" w:rsidR="00550DB1" w:rsidRDefault="00E6499A">
    <w:pPr>
      <w:pStyle w:val="Header"/>
    </w:pPr>
    <w:r>
      <w:rPr>
        <w:noProof/>
      </w:rPr>
      <w:pict w14:anchorId="0C4EA8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13" o:spid="_x0000_s2052" type="#_x0000_t136" style="position:absolute;margin-left:0;margin-top:0;width:449.6pt;height:269.7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F5139" w14:textId="64ABB6B8" w:rsidR="008A7B81" w:rsidRDefault="008A7B81" w:rsidP="00550DB1">
    <w:pPr>
      <w:pStyle w:val="Header"/>
      <w:jc w:val="right"/>
      <w:rPr>
        <w:sz w:val="22"/>
        <w:lang w:val="en-GB"/>
      </w:rPr>
    </w:pPr>
    <w:r>
      <w:rPr>
        <w:sz w:val="22"/>
        <w:lang w:val="en-GB"/>
      </w:rPr>
      <w:t>ENG6-11.1.16</w:t>
    </w:r>
  </w:p>
  <w:p w14:paraId="6DD028E7" w14:textId="2A8DA7D5" w:rsidR="00857580" w:rsidRPr="00ED2A8D" w:rsidRDefault="00E6499A" w:rsidP="00550DB1">
    <w:pPr>
      <w:pStyle w:val="Header"/>
      <w:jc w:val="right"/>
      <w:rPr>
        <w:lang w:val="en-GB"/>
      </w:rPr>
    </w:pPr>
    <w:r>
      <w:rPr>
        <w:noProof/>
      </w:rPr>
      <w:pict w14:anchorId="3C5EC0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14" o:spid="_x0000_s2053" type="#_x0000_t136" style="position:absolute;left:0;text-align:left;margin-left:0;margin-top:0;width:449.6pt;height:269.7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sidRPr="00442889">
      <w:rPr>
        <w:noProof/>
        <w:lang w:val="en-IE" w:eastAsia="en-IE"/>
      </w:rPr>
      <w:drawing>
        <wp:anchor distT="0" distB="0" distL="114300" distR="114300" simplePos="0" relativeHeight="251657216" behindDoc="1" locked="0" layoutInCell="1" allowOverlap="1" wp14:anchorId="03207D6E" wp14:editId="3839A11E">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8A7B81">
      <w:rPr>
        <w:sz w:val="22"/>
        <w:lang w:val="en-GB"/>
      </w:rPr>
      <w:t xml:space="preserve">Formerly </w:t>
    </w:r>
    <w:r w:rsidR="00550DB1">
      <w:rPr>
        <w:sz w:val="22"/>
        <w:lang w:val="en-GB"/>
      </w:rPr>
      <w:t>C63-8.4.1.5</w:t>
    </w:r>
  </w:p>
  <w:p w14:paraId="65BE1D94" w14:textId="77777777" w:rsidR="00857580" w:rsidRPr="00ED2A8D" w:rsidRDefault="00857580" w:rsidP="008747E0">
    <w:pPr>
      <w:pStyle w:val="Header"/>
      <w:rPr>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en-IE" w:eastAsia="en-IE"/>
      </w:rPr>
      <w:drawing>
        <wp:anchor distT="0" distB="0" distL="114300" distR="114300" simplePos="0" relativeHeight="251660288" behindDoc="1" locked="0" layoutInCell="1" allowOverlap="1" wp14:anchorId="7FD87733" wp14:editId="15E6DA03">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23DA58" w14:textId="455D4D74" w:rsidR="00550DB1" w:rsidRDefault="00E6499A">
    <w:pPr>
      <w:pStyle w:val="Header"/>
    </w:pPr>
    <w:r>
      <w:rPr>
        <w:noProof/>
      </w:rPr>
      <w:pict w14:anchorId="70D20D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12" o:spid="_x0000_s2051" type="#_x0000_t136" style="position:absolute;margin-left:0;margin-top:0;width:449.6pt;height:269.7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069FC" w14:textId="6947C182" w:rsidR="00550DB1" w:rsidRDefault="00E6499A">
    <w:pPr>
      <w:pStyle w:val="Header"/>
    </w:pPr>
    <w:r>
      <w:rPr>
        <w:noProof/>
      </w:rPr>
      <w:pict w14:anchorId="77789D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16" o:spid="_x0000_s2055" type="#_x0000_t136" style="position:absolute;margin-left:0;margin-top:0;width:449.6pt;height:269.7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1824D" w14:textId="1C48CB39" w:rsidR="00857580" w:rsidRPr="00ED2A8D" w:rsidRDefault="00E6499A" w:rsidP="008747E0">
    <w:pPr>
      <w:pStyle w:val="Header"/>
      <w:rPr>
        <w:lang w:val="en-GB"/>
      </w:rPr>
    </w:pPr>
    <w:r>
      <w:rPr>
        <w:noProof/>
      </w:rPr>
      <w:pict w14:anchorId="164626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17" o:spid="_x0000_s2056" type="#_x0000_t136" style="position:absolute;margin-left:0;margin-top:0;width:449.6pt;height:269.7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en-IE" w:eastAsia="en-IE"/>
      </w:rPr>
      <w:drawing>
        <wp:anchor distT="0" distB="0" distL="114300" distR="114300" simplePos="0" relativeHeight="251655680" behindDoc="1" locked="0" layoutInCell="1" allowOverlap="1" wp14:anchorId="622BD764" wp14:editId="5D6FEBD9">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5CFA8511" w:rsidR="00857580" w:rsidRPr="00ED2A8D" w:rsidRDefault="00550DB1" w:rsidP="00550DB1">
    <w:pPr>
      <w:pStyle w:val="Header"/>
      <w:jc w:val="right"/>
      <w:rPr>
        <w:lang w:val="en-GB"/>
      </w:rPr>
    </w:pPr>
    <w:r>
      <w:rPr>
        <w:sz w:val="22"/>
        <w:lang w:val="en-GB"/>
      </w:rPr>
      <w:t>C63-8.4.1.5</w:t>
    </w:r>
  </w:p>
  <w:p w14:paraId="406C1DF9" w14:textId="77777777" w:rsidR="00857580" w:rsidRDefault="00857580" w:rsidP="008747E0">
    <w:pPr>
      <w:pStyle w:val="Header"/>
      <w:rPr>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FEAA4" w14:textId="04A1A11C" w:rsidR="00550DB1" w:rsidRDefault="00E6499A">
    <w:pPr>
      <w:pStyle w:val="Header"/>
    </w:pPr>
    <w:r>
      <w:rPr>
        <w:noProof/>
      </w:rPr>
      <w:pict w14:anchorId="7EB1C3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15" o:spid="_x0000_s2054" type="#_x0000_t136" style="position:absolute;margin-left:0;margin-top:0;width:449.6pt;height:269.7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09C7B" w14:textId="0CC2CF06" w:rsidR="00550DB1" w:rsidRDefault="00E6499A">
    <w:pPr>
      <w:pStyle w:val="Header"/>
    </w:pPr>
    <w:r>
      <w:rPr>
        <w:noProof/>
      </w:rPr>
      <w:pict w14:anchorId="1F39F0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19" o:spid="_x0000_s2058" type="#_x0000_t136" style="position:absolute;margin-left:0;margin-top:0;width:449.6pt;height:269.7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1943A" w14:textId="4CCEBDF5" w:rsidR="00857580" w:rsidRPr="00AB623C" w:rsidRDefault="00E6499A" w:rsidP="00550DB1">
    <w:pPr>
      <w:pStyle w:val="Header"/>
      <w:jc w:val="right"/>
      <w:rPr>
        <w:lang w:val="en-GB"/>
      </w:rPr>
    </w:pPr>
    <w:r>
      <w:rPr>
        <w:noProof/>
      </w:rPr>
      <w:pict w14:anchorId="6CA68F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20" o:spid="_x0000_s2059" type="#_x0000_t136" style="position:absolute;left:0;text-align:left;margin-left:0;margin-top:0;width:449.6pt;height:269.7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50DB1">
      <w:rPr>
        <w:sz w:val="22"/>
        <w:lang w:val="en-GB"/>
      </w:rPr>
      <w:t>C63-8.4.1.5</w:t>
    </w:r>
    <w:r w:rsidR="00857580">
      <w:rPr>
        <w:noProof/>
        <w:lang w:val="en-IE" w:eastAsia="en-IE"/>
      </w:rPr>
      <w:drawing>
        <wp:anchor distT="0" distB="0" distL="114300" distR="114300" simplePos="0" relativeHeight="251652608" behindDoc="1" locked="0" layoutInCell="1" allowOverlap="1" wp14:anchorId="7265616B" wp14:editId="29B7CD08">
          <wp:simplePos x="0" y="0"/>
          <wp:positionH relativeFrom="page">
            <wp:posOffset>6823766</wp:posOffset>
          </wp:positionH>
          <wp:positionV relativeFrom="page">
            <wp:posOffset>-207010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02BA5F" w14:textId="322A2B3D" w:rsidR="00550DB1" w:rsidRDefault="00E6499A">
    <w:pPr>
      <w:pStyle w:val="Header"/>
    </w:pPr>
    <w:r>
      <w:rPr>
        <w:noProof/>
      </w:rPr>
      <w:pict w14:anchorId="74606C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18" o:spid="_x0000_s2057" type="#_x0000_t136" style="position:absolute;margin-left:0;margin-top:0;width:449.6pt;height:269.7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CB601E4"/>
    <w:lvl w:ilvl="0">
      <w:start w:val="1"/>
      <w:numFmt w:val="decimal"/>
      <w:lvlText w:val="%1."/>
      <w:lvlJc w:val="left"/>
      <w:pPr>
        <w:tabs>
          <w:tab w:val="num" w:pos="1492"/>
        </w:tabs>
        <w:ind w:left="1492" w:hanging="360"/>
      </w:pPr>
    </w:lvl>
  </w:abstractNum>
  <w:abstractNum w:abstractNumId="2">
    <w:nsid w:val="FFFFFF7D"/>
    <w:multiLevelType w:val="singleLevel"/>
    <w:tmpl w:val="C79C2F32"/>
    <w:lvl w:ilvl="0">
      <w:start w:val="1"/>
      <w:numFmt w:val="decimal"/>
      <w:lvlText w:val="%1."/>
      <w:lvlJc w:val="left"/>
      <w:pPr>
        <w:tabs>
          <w:tab w:val="num" w:pos="1209"/>
        </w:tabs>
        <w:ind w:left="1209" w:hanging="360"/>
      </w:pPr>
    </w:lvl>
  </w:abstractNum>
  <w:abstractNum w:abstractNumId="3">
    <w:nsid w:val="FFFFFF7E"/>
    <w:multiLevelType w:val="singleLevel"/>
    <w:tmpl w:val="FFE0CBF2"/>
    <w:lvl w:ilvl="0">
      <w:start w:val="1"/>
      <w:numFmt w:val="decimal"/>
      <w:lvlText w:val="%1."/>
      <w:lvlJc w:val="left"/>
      <w:pPr>
        <w:tabs>
          <w:tab w:val="num" w:pos="926"/>
        </w:tabs>
        <w:ind w:left="926" w:hanging="360"/>
      </w:pPr>
    </w:lvl>
  </w:abstractNum>
  <w:abstractNum w:abstractNumId="4">
    <w:nsid w:val="FFFFFF7F"/>
    <w:multiLevelType w:val="singleLevel"/>
    <w:tmpl w:val="7AD845B2"/>
    <w:lvl w:ilvl="0">
      <w:start w:val="1"/>
      <w:numFmt w:val="decimal"/>
      <w:lvlText w:val="%1."/>
      <w:lvlJc w:val="left"/>
      <w:pPr>
        <w:tabs>
          <w:tab w:val="num" w:pos="643"/>
        </w:tabs>
        <w:ind w:left="643" w:hanging="360"/>
      </w:pPr>
    </w:lvl>
  </w:abstractNum>
  <w:abstractNum w:abstractNumId="5">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C424F76"/>
    <w:lvl w:ilvl="0">
      <w:start w:val="1"/>
      <w:numFmt w:val="decimal"/>
      <w:lvlText w:val="%1."/>
      <w:lvlJc w:val="left"/>
      <w:pPr>
        <w:tabs>
          <w:tab w:val="num" w:pos="360"/>
        </w:tabs>
        <w:ind w:left="360" w:hanging="360"/>
      </w:pPr>
    </w:lvl>
  </w:abstractNum>
  <w:abstractNum w:abstractNumId="1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ffkins, David">
    <w15:presenceInfo w15:providerId="AD" w15:userId="S-1-5-21-1084369397-1995186422-1254182886-43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698"/>
    <w:rsid w:val="00016EAF"/>
    <w:rsid w:val="00033773"/>
    <w:rsid w:val="00085375"/>
    <w:rsid w:val="000C711B"/>
    <w:rsid w:val="000D4C23"/>
    <w:rsid w:val="000E5B53"/>
    <w:rsid w:val="001349DB"/>
    <w:rsid w:val="0013794D"/>
    <w:rsid w:val="001744A7"/>
    <w:rsid w:val="00192FEB"/>
    <w:rsid w:val="001B1140"/>
    <w:rsid w:val="001C3592"/>
    <w:rsid w:val="001E416D"/>
    <w:rsid w:val="00203BE2"/>
    <w:rsid w:val="002204DA"/>
    <w:rsid w:val="00265AFA"/>
    <w:rsid w:val="0027175D"/>
    <w:rsid w:val="002B6679"/>
    <w:rsid w:val="00304DD8"/>
    <w:rsid w:val="003236FC"/>
    <w:rsid w:val="003274DB"/>
    <w:rsid w:val="003476DC"/>
    <w:rsid w:val="003500F2"/>
    <w:rsid w:val="00366678"/>
    <w:rsid w:val="003C7C34"/>
    <w:rsid w:val="004028D6"/>
    <w:rsid w:val="00406B02"/>
    <w:rsid w:val="004259CB"/>
    <w:rsid w:val="00434EE8"/>
    <w:rsid w:val="00441393"/>
    <w:rsid w:val="00456F10"/>
    <w:rsid w:val="00457308"/>
    <w:rsid w:val="004669BA"/>
    <w:rsid w:val="00480184"/>
    <w:rsid w:val="00496E8D"/>
    <w:rsid w:val="004979D5"/>
    <w:rsid w:val="004C7C5C"/>
    <w:rsid w:val="004E2F16"/>
    <w:rsid w:val="004F505B"/>
    <w:rsid w:val="00526234"/>
    <w:rsid w:val="0053726A"/>
    <w:rsid w:val="00540E78"/>
    <w:rsid w:val="00550DB1"/>
    <w:rsid w:val="00553495"/>
    <w:rsid w:val="00556CF6"/>
    <w:rsid w:val="005A181A"/>
    <w:rsid w:val="0060160B"/>
    <w:rsid w:val="00603E5A"/>
    <w:rsid w:val="006127AC"/>
    <w:rsid w:val="006654C7"/>
    <w:rsid w:val="00666061"/>
    <w:rsid w:val="00680F99"/>
    <w:rsid w:val="006A4DA5"/>
    <w:rsid w:val="006A5A74"/>
    <w:rsid w:val="006C24DF"/>
    <w:rsid w:val="006C748C"/>
    <w:rsid w:val="0070191F"/>
    <w:rsid w:val="00733698"/>
    <w:rsid w:val="00757F9E"/>
    <w:rsid w:val="00763409"/>
    <w:rsid w:val="007637E3"/>
    <w:rsid w:val="0076457B"/>
    <w:rsid w:val="00767B26"/>
    <w:rsid w:val="007715E8"/>
    <w:rsid w:val="00782745"/>
    <w:rsid w:val="0078486B"/>
    <w:rsid w:val="007A446A"/>
    <w:rsid w:val="007D2107"/>
    <w:rsid w:val="007D3221"/>
    <w:rsid w:val="007E30DF"/>
    <w:rsid w:val="007E46D5"/>
    <w:rsid w:val="007F7033"/>
    <w:rsid w:val="007F7544"/>
    <w:rsid w:val="008431CF"/>
    <w:rsid w:val="00857580"/>
    <w:rsid w:val="008601B0"/>
    <w:rsid w:val="008747E0"/>
    <w:rsid w:val="008A7B81"/>
    <w:rsid w:val="009061FD"/>
    <w:rsid w:val="009210BC"/>
    <w:rsid w:val="009330EF"/>
    <w:rsid w:val="0093652B"/>
    <w:rsid w:val="009414E6"/>
    <w:rsid w:val="00971591"/>
    <w:rsid w:val="00974E99"/>
    <w:rsid w:val="009764FA"/>
    <w:rsid w:val="00980192"/>
    <w:rsid w:val="009B3B25"/>
    <w:rsid w:val="009C79E3"/>
    <w:rsid w:val="009E16EC"/>
    <w:rsid w:val="009E79A1"/>
    <w:rsid w:val="00A1776A"/>
    <w:rsid w:val="00A50001"/>
    <w:rsid w:val="00A549B3"/>
    <w:rsid w:val="00A97BFF"/>
    <w:rsid w:val="00AA70F6"/>
    <w:rsid w:val="00AB326D"/>
    <w:rsid w:val="00AB623C"/>
    <w:rsid w:val="00AB73F4"/>
    <w:rsid w:val="00AC33A2"/>
    <w:rsid w:val="00AF159C"/>
    <w:rsid w:val="00B02CC1"/>
    <w:rsid w:val="00B12B0A"/>
    <w:rsid w:val="00B31A41"/>
    <w:rsid w:val="00B67422"/>
    <w:rsid w:val="00B97082"/>
    <w:rsid w:val="00BA0733"/>
    <w:rsid w:val="00BE0675"/>
    <w:rsid w:val="00C065BD"/>
    <w:rsid w:val="00C23906"/>
    <w:rsid w:val="00C81162"/>
    <w:rsid w:val="00C83666"/>
    <w:rsid w:val="00CB19DB"/>
    <w:rsid w:val="00CD0934"/>
    <w:rsid w:val="00CD36BB"/>
    <w:rsid w:val="00CE5E46"/>
    <w:rsid w:val="00CF477F"/>
    <w:rsid w:val="00CF569D"/>
    <w:rsid w:val="00D6195E"/>
    <w:rsid w:val="00D67D51"/>
    <w:rsid w:val="00D70AFE"/>
    <w:rsid w:val="00D74AE1"/>
    <w:rsid w:val="00D75F79"/>
    <w:rsid w:val="00DC7E67"/>
    <w:rsid w:val="00DD6C18"/>
    <w:rsid w:val="00DF1669"/>
    <w:rsid w:val="00E234E9"/>
    <w:rsid w:val="00E24B2E"/>
    <w:rsid w:val="00E270C5"/>
    <w:rsid w:val="00E317B0"/>
    <w:rsid w:val="00E6499A"/>
    <w:rsid w:val="00E67984"/>
    <w:rsid w:val="00E72A28"/>
    <w:rsid w:val="00E72B8D"/>
    <w:rsid w:val="00E77E7B"/>
    <w:rsid w:val="00EB6F3C"/>
    <w:rsid w:val="00EC4025"/>
    <w:rsid w:val="00ED2A8D"/>
    <w:rsid w:val="00EE1297"/>
    <w:rsid w:val="00EE2C05"/>
    <w:rsid w:val="00EF404B"/>
    <w:rsid w:val="00F00376"/>
    <w:rsid w:val="00F11A7D"/>
    <w:rsid w:val="00F14214"/>
    <w:rsid w:val="00F157E2"/>
    <w:rsid w:val="00F41515"/>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8D43F3E"/>
  <w15:docId w15:val="{56C6F0CD-18D1-43B8-841B-D4F705825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8044C-C937-4118-BCD4-15BA4EF8A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629</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IALA</vt:lpstr>
    </vt:vector>
  </TitlesOfParts>
  <Manager>IALA</Manager>
  <Company>IALA</Company>
  <LinksUpToDate>false</LinksUpToDate>
  <CharactersWithSpaces>4212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Seamus Doyle</cp:lastModifiedBy>
  <cp:revision>12</cp:revision>
  <cp:lastPrinted>2016-11-03T15:37:00Z</cp:lastPrinted>
  <dcterms:created xsi:type="dcterms:W3CDTF">2016-11-02T10:21:00Z</dcterms:created>
  <dcterms:modified xsi:type="dcterms:W3CDTF">2017-03-30T10:27:00Z</dcterms:modified>
</cp:coreProperties>
</file>